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B7FD5" w14:textId="540CCFF4" w:rsidR="00446ECB" w:rsidRPr="00446ECB" w:rsidRDefault="00446ECB">
      <w:pPr>
        <w:rPr>
          <w:rFonts w:ascii="Times New Roman" w:hAnsi="Times New Roman" w:cs="Times New Roman"/>
          <w:sz w:val="24"/>
          <w:szCs w:val="24"/>
        </w:rPr>
      </w:pPr>
      <w:r w:rsidRPr="00446ECB">
        <w:rPr>
          <w:rFonts w:ascii="Times New Roman" w:hAnsi="Times New Roman" w:cs="Times New Roman"/>
          <w:sz w:val="24"/>
          <w:szCs w:val="24"/>
        </w:rPr>
        <w:t xml:space="preserve">Canales, Manuel (ed.) (2006). </w:t>
      </w:r>
      <w:r w:rsidRPr="00446ECB">
        <w:rPr>
          <w:rFonts w:ascii="Times New Roman" w:hAnsi="Times New Roman" w:cs="Times New Roman"/>
          <w:i/>
          <w:sz w:val="24"/>
          <w:szCs w:val="24"/>
        </w:rPr>
        <w:t>Metodologías de investigación social. Introducción a los oficios.</w:t>
      </w:r>
      <w:r w:rsidRPr="00446ECB">
        <w:rPr>
          <w:rFonts w:ascii="Times New Roman" w:hAnsi="Times New Roman" w:cs="Times New Roman"/>
          <w:sz w:val="24"/>
          <w:szCs w:val="24"/>
        </w:rPr>
        <w:t xml:space="preserve"> Santiago de Chile: LOM. </w:t>
      </w:r>
      <w:commentRangeStart w:id="0"/>
      <w:r w:rsidRPr="00446ECB">
        <w:rPr>
          <w:rFonts w:ascii="Times New Roman" w:hAnsi="Times New Roman" w:cs="Times New Roman"/>
          <w:sz w:val="24"/>
          <w:szCs w:val="24"/>
        </w:rPr>
        <w:t>Capítulo Presentación (Páginas 11-30)</w:t>
      </w:r>
      <w:commentRangeEnd w:id="0"/>
      <w:r w:rsidR="007C69C1">
        <w:rPr>
          <w:rStyle w:val="Refdecomentario"/>
        </w:rPr>
        <w:commentReference w:id="0"/>
      </w:r>
    </w:p>
    <w:p w14:paraId="50BBAFFB" w14:textId="69ECBF4F" w:rsidR="00446ECB" w:rsidRPr="00446ECB" w:rsidRDefault="00162896">
      <w:pPr>
        <w:rPr>
          <w:rFonts w:ascii="Times New Roman" w:hAnsi="Times New Roman" w:cs="Times New Roman"/>
          <w:sz w:val="24"/>
          <w:szCs w:val="24"/>
        </w:rPr>
      </w:pPr>
      <w:r>
        <w:rPr>
          <w:rFonts w:ascii="Times New Roman" w:hAnsi="Times New Roman" w:cs="Times New Roman"/>
          <w:sz w:val="24"/>
          <w:szCs w:val="24"/>
        </w:rPr>
        <w:t>Palabras claves: Investigación Social.</w:t>
      </w:r>
    </w:p>
    <w:p w14:paraId="7FAD6D90" w14:textId="2989749C" w:rsidR="00446ECB" w:rsidRDefault="00446ECB">
      <w:pPr>
        <w:rPr>
          <w:rFonts w:ascii="Times New Roman" w:hAnsi="Times New Roman" w:cs="Times New Roman"/>
          <w:b/>
          <w:bCs/>
          <w:sz w:val="24"/>
          <w:szCs w:val="24"/>
        </w:rPr>
      </w:pPr>
      <w:r w:rsidRPr="00446ECB">
        <w:rPr>
          <w:rFonts w:ascii="Times New Roman" w:hAnsi="Times New Roman" w:cs="Times New Roman"/>
          <w:b/>
          <w:bCs/>
          <w:sz w:val="24"/>
          <w:szCs w:val="24"/>
        </w:rPr>
        <w:t>Síntesis:</w:t>
      </w:r>
    </w:p>
    <w:p w14:paraId="7D0E5140" w14:textId="7A1B8232" w:rsidR="00446ECB" w:rsidRDefault="00446ECB">
      <w:pPr>
        <w:rPr>
          <w:rFonts w:ascii="Times New Roman" w:hAnsi="Times New Roman" w:cs="Times New Roman"/>
          <w:sz w:val="24"/>
          <w:szCs w:val="24"/>
        </w:rPr>
      </w:pPr>
      <w:r>
        <w:rPr>
          <w:rFonts w:ascii="Times New Roman" w:hAnsi="Times New Roman" w:cs="Times New Roman"/>
          <w:sz w:val="24"/>
          <w:szCs w:val="24"/>
        </w:rPr>
        <w:t xml:space="preserve">A lo largo de este capítulo, el autor se pone como objetivo exponer tres enfoques metodológicos (cuantitativo, cualitativo y </w:t>
      </w:r>
      <w:r w:rsidR="00B53B51">
        <w:rPr>
          <w:rFonts w:ascii="Times New Roman" w:hAnsi="Times New Roman" w:cs="Times New Roman"/>
          <w:sz w:val="24"/>
          <w:szCs w:val="24"/>
        </w:rPr>
        <w:t>dialéctico</w:t>
      </w:r>
      <w:r>
        <w:rPr>
          <w:rFonts w:ascii="Times New Roman" w:hAnsi="Times New Roman" w:cs="Times New Roman"/>
          <w:sz w:val="24"/>
          <w:szCs w:val="24"/>
        </w:rPr>
        <w:t xml:space="preserve">) a través de los cuales se lleva a cabo la producción de datos en el </w:t>
      </w:r>
      <w:r w:rsidR="00B53B51">
        <w:rPr>
          <w:rFonts w:ascii="Times New Roman" w:hAnsi="Times New Roman" w:cs="Times New Roman"/>
          <w:sz w:val="24"/>
          <w:szCs w:val="24"/>
        </w:rPr>
        <w:t>á</w:t>
      </w:r>
      <w:r>
        <w:rPr>
          <w:rFonts w:ascii="Times New Roman" w:hAnsi="Times New Roman" w:cs="Times New Roman"/>
          <w:sz w:val="24"/>
          <w:szCs w:val="24"/>
        </w:rPr>
        <w:t>mbito de las ciencias sociales.</w:t>
      </w:r>
    </w:p>
    <w:p w14:paraId="529D1834" w14:textId="6C0A8534" w:rsidR="00D77C78" w:rsidRDefault="00D77C78">
      <w:pPr>
        <w:rPr>
          <w:rFonts w:ascii="Times New Roman" w:hAnsi="Times New Roman" w:cs="Times New Roman"/>
          <w:sz w:val="24"/>
          <w:szCs w:val="24"/>
        </w:rPr>
      </w:pPr>
      <w:r>
        <w:rPr>
          <w:rFonts w:ascii="Times New Roman" w:hAnsi="Times New Roman" w:cs="Times New Roman"/>
          <w:sz w:val="24"/>
          <w:szCs w:val="24"/>
        </w:rPr>
        <w:t>En primer lugar, se expone sobre el enfoque cuantitativo. Este m</w:t>
      </w:r>
      <w:r w:rsidR="00B53B51">
        <w:rPr>
          <w:rFonts w:ascii="Times New Roman" w:hAnsi="Times New Roman" w:cs="Times New Roman"/>
          <w:sz w:val="24"/>
          <w:szCs w:val="24"/>
        </w:rPr>
        <w:t>é</w:t>
      </w:r>
      <w:r>
        <w:rPr>
          <w:rFonts w:ascii="Times New Roman" w:hAnsi="Times New Roman" w:cs="Times New Roman"/>
          <w:sz w:val="24"/>
          <w:szCs w:val="24"/>
        </w:rPr>
        <w:t xml:space="preserve">todo </w:t>
      </w:r>
      <w:r w:rsidR="008F5FC5">
        <w:rPr>
          <w:rFonts w:ascii="Times New Roman" w:hAnsi="Times New Roman" w:cs="Times New Roman"/>
          <w:sz w:val="24"/>
          <w:szCs w:val="24"/>
        </w:rPr>
        <w:t>se caracteriza por su proceso de variabilización de la realidad, es decir, por representar la realidad a través de tablas de valores centradas en ámbitos espec</w:t>
      </w:r>
      <w:r w:rsidR="00B53B51">
        <w:rPr>
          <w:rFonts w:ascii="Times New Roman" w:hAnsi="Times New Roman" w:cs="Times New Roman"/>
          <w:sz w:val="24"/>
          <w:szCs w:val="24"/>
        </w:rPr>
        <w:t>í</w:t>
      </w:r>
      <w:r w:rsidR="008F5FC5">
        <w:rPr>
          <w:rFonts w:ascii="Times New Roman" w:hAnsi="Times New Roman" w:cs="Times New Roman"/>
          <w:sz w:val="24"/>
          <w:szCs w:val="24"/>
        </w:rPr>
        <w:t>ficos de esta. Estas variables son estudiadas abstraídas de su subjetividad y del total al que pertenecen. Los instrumentos de medi</w:t>
      </w:r>
      <w:r w:rsidR="00D0713B">
        <w:rPr>
          <w:rFonts w:ascii="Times New Roman" w:hAnsi="Times New Roman" w:cs="Times New Roman"/>
          <w:sz w:val="24"/>
          <w:szCs w:val="24"/>
        </w:rPr>
        <w:t xml:space="preserve">da </w:t>
      </w:r>
      <w:r w:rsidR="008F5FC5">
        <w:rPr>
          <w:rFonts w:ascii="Times New Roman" w:hAnsi="Times New Roman" w:cs="Times New Roman"/>
          <w:sz w:val="24"/>
          <w:szCs w:val="24"/>
        </w:rPr>
        <w:t>que usa este metodo son: la muestra (representación de la población estudiada), la escala (modos en los que numera lo social), y la encuesta (cuestionario de selección de alternativas).</w:t>
      </w:r>
    </w:p>
    <w:p w14:paraId="5B0051F1" w14:textId="3657FA6D" w:rsidR="008F5FC5" w:rsidRDefault="008F5FC5">
      <w:pPr>
        <w:rPr>
          <w:rFonts w:ascii="Times New Roman" w:hAnsi="Times New Roman" w:cs="Times New Roman"/>
          <w:sz w:val="24"/>
          <w:szCs w:val="24"/>
        </w:rPr>
      </w:pPr>
      <w:r>
        <w:rPr>
          <w:rFonts w:ascii="Times New Roman" w:hAnsi="Times New Roman" w:cs="Times New Roman"/>
          <w:sz w:val="24"/>
          <w:szCs w:val="24"/>
        </w:rPr>
        <w:t xml:space="preserve">En </w:t>
      </w:r>
      <w:r w:rsidR="00991140">
        <w:rPr>
          <w:rFonts w:ascii="Times New Roman" w:hAnsi="Times New Roman" w:cs="Times New Roman"/>
          <w:sz w:val="24"/>
          <w:szCs w:val="24"/>
        </w:rPr>
        <w:t>segundo lugar, el autor presenta el enfoque cualitativo. Este m</w:t>
      </w:r>
      <w:r w:rsidR="00852822">
        <w:rPr>
          <w:rFonts w:ascii="Times New Roman" w:hAnsi="Times New Roman" w:cs="Times New Roman"/>
          <w:sz w:val="24"/>
          <w:szCs w:val="24"/>
        </w:rPr>
        <w:t>é</w:t>
      </w:r>
      <w:r w:rsidR="00991140">
        <w:rPr>
          <w:rFonts w:ascii="Times New Roman" w:hAnsi="Times New Roman" w:cs="Times New Roman"/>
          <w:sz w:val="24"/>
          <w:szCs w:val="24"/>
        </w:rPr>
        <w:t xml:space="preserve">todo busca analizar y comprender la subjetividad del sujeto, dándole </w:t>
      </w:r>
      <w:r w:rsidR="00D0713B">
        <w:rPr>
          <w:rFonts w:ascii="Times New Roman" w:hAnsi="Times New Roman" w:cs="Times New Roman"/>
          <w:sz w:val="24"/>
          <w:szCs w:val="24"/>
        </w:rPr>
        <w:t>importancia a su enfoque</w:t>
      </w:r>
      <w:r w:rsidR="00852822">
        <w:rPr>
          <w:rFonts w:ascii="Times New Roman" w:hAnsi="Times New Roman" w:cs="Times New Roman"/>
          <w:sz w:val="24"/>
          <w:szCs w:val="24"/>
        </w:rPr>
        <w:t xml:space="preserve"> personal</w:t>
      </w:r>
      <w:r w:rsidR="00D0713B">
        <w:rPr>
          <w:rFonts w:ascii="Times New Roman" w:hAnsi="Times New Roman" w:cs="Times New Roman"/>
          <w:sz w:val="24"/>
          <w:szCs w:val="24"/>
        </w:rPr>
        <w:t xml:space="preserve"> y moviéndose en el orden de los significados y sus reglas de significación. Pese a esto, este m</w:t>
      </w:r>
      <w:ins w:id="1" w:author="CLAUDIO DUARTE" w:date="2021-11-09T23:13:00Z">
        <w:r w:rsidR="007C69C1">
          <w:rPr>
            <w:rFonts w:ascii="Times New Roman" w:hAnsi="Times New Roman" w:cs="Times New Roman"/>
            <w:sz w:val="24"/>
            <w:szCs w:val="24"/>
          </w:rPr>
          <w:t>é</w:t>
        </w:r>
      </w:ins>
      <w:del w:id="2" w:author="CLAUDIO DUARTE" w:date="2021-11-09T23:13:00Z">
        <w:r w:rsidR="00D0713B" w:rsidDel="007C69C1">
          <w:rPr>
            <w:rFonts w:ascii="Times New Roman" w:hAnsi="Times New Roman" w:cs="Times New Roman"/>
            <w:sz w:val="24"/>
            <w:szCs w:val="24"/>
          </w:rPr>
          <w:delText>e</w:delText>
        </w:r>
      </w:del>
      <w:r w:rsidR="00D0713B">
        <w:rPr>
          <w:rFonts w:ascii="Times New Roman" w:hAnsi="Times New Roman" w:cs="Times New Roman"/>
          <w:sz w:val="24"/>
          <w:szCs w:val="24"/>
        </w:rPr>
        <w:t>todo no es completamente concreto, ya que el sujeto solo habla</w:t>
      </w:r>
      <w:r w:rsidR="00852822">
        <w:rPr>
          <w:rFonts w:ascii="Times New Roman" w:hAnsi="Times New Roman" w:cs="Times New Roman"/>
          <w:sz w:val="24"/>
          <w:szCs w:val="24"/>
        </w:rPr>
        <w:t>,</w:t>
      </w:r>
      <w:r w:rsidR="00D0713B">
        <w:rPr>
          <w:rFonts w:ascii="Times New Roman" w:hAnsi="Times New Roman" w:cs="Times New Roman"/>
          <w:sz w:val="24"/>
          <w:szCs w:val="24"/>
        </w:rPr>
        <w:t xml:space="preserve"> no interviene. Para usar este enfoque, los instrumentos de medida m</w:t>
      </w:r>
      <w:ins w:id="3" w:author="CLAUDIO DUARTE" w:date="2021-11-09T23:13:00Z">
        <w:r w:rsidR="007C69C1">
          <w:rPr>
            <w:rFonts w:ascii="Times New Roman" w:hAnsi="Times New Roman" w:cs="Times New Roman"/>
            <w:sz w:val="24"/>
            <w:szCs w:val="24"/>
          </w:rPr>
          <w:t>á</w:t>
        </w:r>
      </w:ins>
      <w:del w:id="4" w:author="CLAUDIO DUARTE" w:date="2021-11-09T23:13:00Z">
        <w:r w:rsidR="00D0713B" w:rsidDel="007C69C1">
          <w:rPr>
            <w:rFonts w:ascii="Times New Roman" w:hAnsi="Times New Roman" w:cs="Times New Roman"/>
            <w:sz w:val="24"/>
            <w:szCs w:val="24"/>
          </w:rPr>
          <w:delText>a</w:delText>
        </w:r>
      </w:del>
      <w:r w:rsidR="00D0713B">
        <w:rPr>
          <w:rFonts w:ascii="Times New Roman" w:hAnsi="Times New Roman" w:cs="Times New Roman"/>
          <w:sz w:val="24"/>
          <w:szCs w:val="24"/>
        </w:rPr>
        <w:t xml:space="preserve">s comunes son: los cuestionarios, las autobiografías, los testimonios y los grupos de discusión. Es decir, instrumentos que </w:t>
      </w:r>
      <w:r w:rsidR="00852822">
        <w:rPr>
          <w:rFonts w:ascii="Times New Roman" w:hAnsi="Times New Roman" w:cs="Times New Roman"/>
          <w:sz w:val="24"/>
          <w:szCs w:val="24"/>
        </w:rPr>
        <w:t xml:space="preserve">buscan </w:t>
      </w:r>
      <w:r w:rsidR="00D0713B">
        <w:rPr>
          <w:rFonts w:ascii="Times New Roman" w:hAnsi="Times New Roman" w:cs="Times New Roman"/>
          <w:sz w:val="24"/>
          <w:szCs w:val="24"/>
        </w:rPr>
        <w:t>que el sujeto tenga espacio para explayarse.</w:t>
      </w:r>
    </w:p>
    <w:p w14:paraId="3CC3E16F" w14:textId="3BEB47EC" w:rsidR="00D0713B" w:rsidRDefault="00D0713B">
      <w:pPr>
        <w:rPr>
          <w:rFonts w:ascii="Times New Roman" w:hAnsi="Times New Roman" w:cs="Times New Roman"/>
          <w:sz w:val="24"/>
          <w:szCs w:val="24"/>
        </w:rPr>
      </w:pPr>
      <w:r>
        <w:rPr>
          <w:rFonts w:ascii="Times New Roman" w:hAnsi="Times New Roman" w:cs="Times New Roman"/>
          <w:sz w:val="24"/>
          <w:szCs w:val="24"/>
        </w:rPr>
        <w:t xml:space="preserve">En tercer lugar, el autor expone sobre el </w:t>
      </w:r>
      <w:r w:rsidR="00B53B51">
        <w:rPr>
          <w:rFonts w:ascii="Times New Roman" w:hAnsi="Times New Roman" w:cs="Times New Roman"/>
          <w:sz w:val="24"/>
          <w:szCs w:val="24"/>
        </w:rPr>
        <w:t>ú</w:t>
      </w:r>
      <w:r>
        <w:rPr>
          <w:rFonts w:ascii="Times New Roman" w:hAnsi="Times New Roman" w:cs="Times New Roman"/>
          <w:sz w:val="24"/>
          <w:szCs w:val="24"/>
        </w:rPr>
        <w:t>ltimo de los enfoques: el dial</w:t>
      </w:r>
      <w:r w:rsidR="00B53B51">
        <w:rPr>
          <w:rFonts w:ascii="Times New Roman" w:hAnsi="Times New Roman" w:cs="Times New Roman"/>
          <w:sz w:val="24"/>
          <w:szCs w:val="24"/>
        </w:rPr>
        <w:t>é</w:t>
      </w:r>
      <w:r>
        <w:rPr>
          <w:rFonts w:ascii="Times New Roman" w:hAnsi="Times New Roman" w:cs="Times New Roman"/>
          <w:sz w:val="24"/>
          <w:szCs w:val="24"/>
        </w:rPr>
        <w:t>ctico.</w:t>
      </w:r>
      <w:r w:rsidR="00852822">
        <w:rPr>
          <w:rFonts w:ascii="Times New Roman" w:hAnsi="Times New Roman" w:cs="Times New Roman"/>
          <w:sz w:val="24"/>
          <w:szCs w:val="24"/>
        </w:rPr>
        <w:t xml:space="preserve"> Este enfoque se caracteriza en que el propio</w:t>
      </w:r>
      <w:r w:rsidR="00B53B51">
        <w:rPr>
          <w:rFonts w:ascii="Times New Roman" w:hAnsi="Times New Roman" w:cs="Times New Roman"/>
          <w:sz w:val="24"/>
          <w:szCs w:val="24"/>
        </w:rPr>
        <w:t xml:space="preserve"> actor</w:t>
      </w:r>
      <w:r w:rsidR="00852822">
        <w:rPr>
          <w:rFonts w:ascii="Times New Roman" w:hAnsi="Times New Roman" w:cs="Times New Roman"/>
          <w:sz w:val="24"/>
          <w:szCs w:val="24"/>
        </w:rPr>
        <w:t xml:space="preserve"> se investiga a si mismo, con el objetivo no solo de producir conocimiento sino que también de llevarlo a la práctica, por lo que es completamente concreto. Esta se lleva a cabo al interior de una metodología de intervención, y se guía por el principio de reflexividad el cual apunta a la realidad compleja de lo social entendida por el propio a</w:t>
      </w:r>
      <w:r w:rsidR="00B53B51">
        <w:rPr>
          <w:rFonts w:ascii="Times New Roman" w:hAnsi="Times New Roman" w:cs="Times New Roman"/>
          <w:sz w:val="24"/>
          <w:szCs w:val="24"/>
        </w:rPr>
        <w:t>ctor</w:t>
      </w:r>
      <w:r w:rsidR="00852822">
        <w:rPr>
          <w:rFonts w:ascii="Times New Roman" w:hAnsi="Times New Roman" w:cs="Times New Roman"/>
          <w:sz w:val="24"/>
          <w:szCs w:val="24"/>
        </w:rPr>
        <w:t>.</w:t>
      </w:r>
    </w:p>
    <w:p w14:paraId="68C9212F" w14:textId="2FD059F5" w:rsidR="00852822" w:rsidRDefault="00852822">
      <w:pPr>
        <w:rPr>
          <w:rFonts w:ascii="Times New Roman" w:hAnsi="Times New Roman" w:cs="Times New Roman"/>
          <w:b/>
          <w:bCs/>
          <w:sz w:val="24"/>
          <w:szCs w:val="24"/>
        </w:rPr>
      </w:pPr>
      <w:r w:rsidRPr="00852822">
        <w:rPr>
          <w:rFonts w:ascii="Times New Roman" w:hAnsi="Times New Roman" w:cs="Times New Roman"/>
          <w:b/>
          <w:bCs/>
          <w:sz w:val="24"/>
          <w:szCs w:val="24"/>
        </w:rPr>
        <w:t>Comentario</w:t>
      </w:r>
    </w:p>
    <w:p w14:paraId="6717D1E9" w14:textId="2BA027CA" w:rsidR="00852822" w:rsidRPr="00F16C30" w:rsidRDefault="00F16C30">
      <w:pPr>
        <w:rPr>
          <w:rFonts w:ascii="Times New Roman" w:hAnsi="Times New Roman" w:cs="Times New Roman"/>
          <w:sz w:val="24"/>
          <w:szCs w:val="24"/>
        </w:rPr>
      </w:pPr>
      <w:r>
        <w:rPr>
          <w:rFonts w:ascii="Times New Roman" w:hAnsi="Times New Roman" w:cs="Times New Roman"/>
          <w:sz w:val="24"/>
          <w:szCs w:val="24"/>
        </w:rPr>
        <w:t>Las diferencias principales entre los tres m</w:t>
      </w:r>
      <w:r w:rsidR="00B53B51">
        <w:rPr>
          <w:rFonts w:ascii="Times New Roman" w:hAnsi="Times New Roman" w:cs="Times New Roman"/>
          <w:sz w:val="24"/>
          <w:szCs w:val="24"/>
        </w:rPr>
        <w:t>é</w:t>
      </w:r>
      <w:r>
        <w:rPr>
          <w:rFonts w:ascii="Times New Roman" w:hAnsi="Times New Roman" w:cs="Times New Roman"/>
          <w:sz w:val="24"/>
          <w:szCs w:val="24"/>
        </w:rPr>
        <w:t>todos expuestos anteriormente radican en los distintos “lentes” a través de los cuales cada uno mira la realidad. Mientras el cuantitativo se centra en investigar individuos abstraídos de su subjetividad, y los convierte en simples variables, el cuantitativo y el dialéctico investiga al sujeto de manera más concreta, centrándose no en lo objetivo sino que en lo subjetivo de este. Entre los dos últimos, la diferencia es que en el cualitativo el investigador estudia a un individuo ajeno y en el dial</w:t>
      </w:r>
      <w:r w:rsidR="00B53B51">
        <w:rPr>
          <w:rFonts w:ascii="Times New Roman" w:hAnsi="Times New Roman" w:cs="Times New Roman"/>
          <w:sz w:val="24"/>
          <w:szCs w:val="24"/>
        </w:rPr>
        <w:t>é</w:t>
      </w:r>
      <w:r>
        <w:rPr>
          <w:rFonts w:ascii="Times New Roman" w:hAnsi="Times New Roman" w:cs="Times New Roman"/>
          <w:sz w:val="24"/>
          <w:szCs w:val="24"/>
        </w:rPr>
        <w:t xml:space="preserve">ctico se estudia a si mismo, buscando algo más que solo el conocimiento. </w:t>
      </w:r>
    </w:p>
    <w:p w14:paraId="7F2353A3" w14:textId="77777777" w:rsidR="008F5FC5" w:rsidRDefault="008F5FC5">
      <w:pPr>
        <w:rPr>
          <w:rFonts w:ascii="Times New Roman" w:hAnsi="Times New Roman" w:cs="Times New Roman"/>
          <w:sz w:val="24"/>
          <w:szCs w:val="24"/>
        </w:rPr>
      </w:pPr>
    </w:p>
    <w:p w14:paraId="449426A3" w14:textId="029B125C" w:rsidR="00D77C78" w:rsidRDefault="00D77C78">
      <w:pPr>
        <w:rPr>
          <w:rFonts w:ascii="Times New Roman" w:hAnsi="Times New Roman" w:cs="Times New Roman"/>
          <w:sz w:val="24"/>
          <w:szCs w:val="24"/>
        </w:rPr>
      </w:pPr>
    </w:p>
    <w:p w14:paraId="121C106B" w14:textId="59AE86CE" w:rsidR="00D77C78" w:rsidRDefault="00D77C78">
      <w:pPr>
        <w:rPr>
          <w:rFonts w:ascii="Times New Roman" w:hAnsi="Times New Roman" w:cs="Times New Roman"/>
          <w:sz w:val="24"/>
          <w:szCs w:val="24"/>
        </w:rPr>
      </w:pPr>
    </w:p>
    <w:p w14:paraId="17766494" w14:textId="33FD5024" w:rsidR="00D77C78" w:rsidRDefault="00D77C78">
      <w:pPr>
        <w:rPr>
          <w:rFonts w:ascii="Times New Roman" w:hAnsi="Times New Roman" w:cs="Times New Roman"/>
          <w:sz w:val="24"/>
          <w:szCs w:val="24"/>
        </w:rPr>
      </w:pPr>
    </w:p>
    <w:p w14:paraId="17F84EC5" w14:textId="2BF29F4E" w:rsidR="00D77C78" w:rsidRDefault="00D77C78">
      <w:pPr>
        <w:rPr>
          <w:rFonts w:ascii="Times New Roman" w:hAnsi="Times New Roman" w:cs="Times New Roman"/>
          <w:sz w:val="24"/>
          <w:szCs w:val="24"/>
        </w:rPr>
      </w:pPr>
    </w:p>
    <w:p w14:paraId="15D62E9B" w14:textId="54C6BDC9" w:rsidR="00D77C78" w:rsidRDefault="00D77C78">
      <w:pPr>
        <w:rPr>
          <w:rFonts w:ascii="Times New Roman" w:hAnsi="Times New Roman" w:cs="Times New Roman"/>
          <w:sz w:val="24"/>
          <w:szCs w:val="24"/>
        </w:rPr>
      </w:pPr>
    </w:p>
    <w:p w14:paraId="676B9AD0" w14:textId="261F12C1" w:rsidR="00D77C78" w:rsidRDefault="00D77C78">
      <w:pPr>
        <w:rPr>
          <w:rFonts w:ascii="Times New Roman" w:hAnsi="Times New Roman" w:cs="Times New Roman"/>
          <w:sz w:val="24"/>
          <w:szCs w:val="24"/>
        </w:rPr>
      </w:pPr>
    </w:p>
    <w:p w14:paraId="111F2CE4" w14:textId="77777777" w:rsidR="00D77C78" w:rsidRDefault="00D77C78">
      <w:pPr>
        <w:rPr>
          <w:rFonts w:ascii="Times New Roman" w:hAnsi="Times New Roman" w:cs="Times New Roman"/>
          <w:sz w:val="24"/>
          <w:szCs w:val="24"/>
        </w:rPr>
      </w:pPr>
    </w:p>
    <w:p w14:paraId="17B188FB" w14:textId="77777777" w:rsidR="008439B6" w:rsidRPr="00446ECB" w:rsidRDefault="008439B6">
      <w:pPr>
        <w:rPr>
          <w:rFonts w:ascii="Times New Roman" w:hAnsi="Times New Roman" w:cs="Times New Roman"/>
          <w:sz w:val="24"/>
          <w:szCs w:val="24"/>
        </w:rPr>
      </w:pPr>
    </w:p>
    <w:p w14:paraId="2A534FE2" w14:textId="17155C7A" w:rsidR="00446ECB" w:rsidRPr="00446ECB" w:rsidRDefault="00446ECB">
      <w:pPr>
        <w:rPr>
          <w:rFonts w:ascii="Times New Roman" w:hAnsi="Times New Roman" w:cs="Times New Roman"/>
          <w:sz w:val="24"/>
          <w:szCs w:val="24"/>
        </w:rPr>
      </w:pPr>
    </w:p>
    <w:sectPr w:rsidR="00446ECB" w:rsidRPr="00446ECB">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LAUDIO DUARTE" w:date="2021-11-09T23:12:00Z" w:initials="CD">
    <w:p w14:paraId="10846E14" w14:textId="14BB4437" w:rsidR="007C69C1" w:rsidRDefault="007C69C1">
      <w:pPr>
        <w:pStyle w:val="Textocomentario"/>
      </w:pPr>
      <w:r>
        <w:rPr>
          <w:rStyle w:val="Refdecomentario"/>
        </w:rPr>
        <w:annotationRef/>
      </w:r>
      <w:r>
        <w:t>Muy buen trabajo. Nota: 7.0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0846E1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57EDB" w16cex:dateUtc="2021-11-10T02: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0846E14" w16cid:durableId="25357ED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LAUDIO DUARTE">
    <w15:presenceInfo w15:providerId="None" w15:userId="CLAUDIO DUAR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ECB"/>
    <w:rsid w:val="00162896"/>
    <w:rsid w:val="00446ECB"/>
    <w:rsid w:val="006F7EAC"/>
    <w:rsid w:val="007C69C1"/>
    <w:rsid w:val="008439B6"/>
    <w:rsid w:val="00852822"/>
    <w:rsid w:val="008F5FC5"/>
    <w:rsid w:val="00966474"/>
    <w:rsid w:val="00991140"/>
    <w:rsid w:val="00B53B51"/>
    <w:rsid w:val="00D0713B"/>
    <w:rsid w:val="00D77C78"/>
    <w:rsid w:val="00F16C3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6A36F"/>
  <w15:chartTrackingRefBased/>
  <w15:docId w15:val="{81D44253-A3FD-4096-BD3C-85259FEB1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7C69C1"/>
    <w:rPr>
      <w:sz w:val="16"/>
      <w:szCs w:val="16"/>
    </w:rPr>
  </w:style>
  <w:style w:type="paragraph" w:styleId="Textocomentario">
    <w:name w:val="annotation text"/>
    <w:basedOn w:val="Normal"/>
    <w:link w:val="TextocomentarioCar"/>
    <w:uiPriority w:val="99"/>
    <w:semiHidden/>
    <w:unhideWhenUsed/>
    <w:rsid w:val="007C69C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C69C1"/>
    <w:rPr>
      <w:sz w:val="20"/>
      <w:szCs w:val="20"/>
    </w:rPr>
  </w:style>
  <w:style w:type="paragraph" w:styleId="Asuntodelcomentario">
    <w:name w:val="annotation subject"/>
    <w:basedOn w:val="Textocomentario"/>
    <w:next w:val="Textocomentario"/>
    <w:link w:val="AsuntodelcomentarioCar"/>
    <w:uiPriority w:val="99"/>
    <w:semiHidden/>
    <w:unhideWhenUsed/>
    <w:rsid w:val="007C69C1"/>
    <w:rPr>
      <w:b/>
      <w:bCs/>
    </w:rPr>
  </w:style>
  <w:style w:type="character" w:customStyle="1" w:styleId="AsuntodelcomentarioCar">
    <w:name w:val="Asunto del comentario Car"/>
    <w:basedOn w:val="TextocomentarioCar"/>
    <w:link w:val="Asuntodelcomentario"/>
    <w:uiPriority w:val="99"/>
    <w:semiHidden/>
    <w:rsid w:val="007C69C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414</Words>
  <Characters>2283</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Pablo Díaz Casanueva (juan.diaz.casanueva)</dc:creator>
  <cp:keywords/>
  <dc:description/>
  <cp:lastModifiedBy>CLAUDIO DUARTE</cp:lastModifiedBy>
  <cp:revision>2</cp:revision>
  <dcterms:created xsi:type="dcterms:W3CDTF">2021-11-10T02:14:00Z</dcterms:created>
  <dcterms:modified xsi:type="dcterms:W3CDTF">2021-11-10T02:14:00Z</dcterms:modified>
</cp:coreProperties>
</file>